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GERMANY</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Germany</w:t>
      </w: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Germany</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Year of EU entry: Founding member (1952)</w:t>
      </w:r>
    </w:p>
    <w:p w:rsidR="0000462E" w:rsidRPr="00012FE2" w:rsidRDefault="00012FE2" w:rsidP="006777B9">
      <w:pPr>
        <w:spacing w:after="0"/>
        <w:rPr>
          <w:rFonts w:ascii="Times New Roman" w:hAnsi="Times New Roman" w:cs="Times New Roman"/>
          <w:sz w:val="18"/>
          <w:szCs w:val="18"/>
          <w:lang w:val="en-US"/>
        </w:rPr>
      </w:pPr>
      <w:r>
        <w:rPr>
          <w:rFonts w:ascii="Times New Roman" w:hAnsi="Times New Roman" w:cs="Times New Roman"/>
          <w:noProof/>
          <w:sz w:val="18"/>
          <w:szCs w:val="18"/>
          <w:lang w:eastAsia="pt-PT"/>
        </w:rPr>
        <w:drawing>
          <wp:anchor distT="0" distB="0" distL="114300" distR="114300" simplePos="0" relativeHeight="251658240" behindDoc="0" locked="0" layoutInCell="1" allowOverlap="1">
            <wp:simplePos x="0" y="0"/>
            <wp:positionH relativeFrom="column">
              <wp:posOffset>4062730</wp:posOffset>
            </wp:positionH>
            <wp:positionV relativeFrom="paragraph">
              <wp:posOffset>-711200</wp:posOffset>
            </wp:positionV>
            <wp:extent cx="1360805" cy="845185"/>
            <wp:effectExtent l="19050" t="0" r="0" b="0"/>
            <wp:wrapSquare wrapText="bothSides"/>
            <wp:docPr id="1" name="Imagem 1" descr="http://www.raiadiplomatica.com/wp-content/uploads/2011/03/aleman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aiadiplomatica.com/wp-content/uploads/2011/03/alemanha.gif"/>
                    <pic:cNvPicPr>
                      <a:picLocks noChangeAspect="1" noChangeArrowheads="1"/>
                    </pic:cNvPicPr>
                  </pic:nvPicPr>
                  <pic:blipFill>
                    <a:blip r:embed="rId5" cstate="print"/>
                    <a:srcRect/>
                    <a:stretch>
                      <a:fillRect/>
                    </a:stretch>
                  </pic:blipFill>
                  <pic:spPr bwMode="auto">
                    <a:xfrm>
                      <a:off x="0" y="0"/>
                      <a:ext cx="1360805" cy="845185"/>
                    </a:xfrm>
                    <a:prstGeom prst="rect">
                      <a:avLst/>
                    </a:prstGeom>
                    <a:noFill/>
                    <a:ln w="9525">
                      <a:noFill/>
                      <a:miter lim="800000"/>
                      <a:headEnd/>
                      <a:tailEnd/>
                    </a:ln>
                  </pic:spPr>
                </pic:pic>
              </a:graphicData>
            </a:graphic>
          </wp:anchor>
        </w:drawing>
      </w:r>
      <w:r w:rsidR="0000462E" w:rsidRPr="00012FE2">
        <w:rPr>
          <w:rFonts w:ascii="Times New Roman" w:hAnsi="Times New Roman" w:cs="Times New Roman"/>
          <w:sz w:val="18"/>
          <w:szCs w:val="18"/>
          <w:lang w:val="en-US"/>
        </w:rPr>
        <w:t>Capital city: Berlin</w:t>
      </w: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Total area: 356 854 km²</w:t>
      </w:r>
      <w:r w:rsidR="00012FE2" w:rsidRPr="00012FE2">
        <w:rPr>
          <w:lang w:val="en-US"/>
        </w:rPr>
        <w:t xml:space="preserve"> </w:t>
      </w: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Population: 82 million</w:t>
      </w: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 xml:space="preserve">Currency: </w:t>
      </w:r>
      <w:r w:rsidR="00BA7A31" w:rsidRPr="00012FE2">
        <w:rPr>
          <w:rFonts w:ascii="Times New Roman" w:hAnsi="Times New Roman" w:cs="Times New Roman"/>
          <w:sz w:val="18"/>
          <w:szCs w:val="18"/>
          <w:lang w:val="en-US"/>
        </w:rPr>
        <w:t>Euro-</w:t>
      </w:r>
      <w:r w:rsidRPr="00012FE2">
        <w:rPr>
          <w:rFonts w:ascii="Times New Roman" w:hAnsi="Times New Roman" w:cs="Times New Roman"/>
          <w:sz w:val="18"/>
          <w:szCs w:val="18"/>
          <w:lang w:val="en-US"/>
        </w:rPr>
        <w:t xml:space="preserve">Member of the </w:t>
      </w:r>
      <w:proofErr w:type="spellStart"/>
      <w:r w:rsidRPr="00012FE2">
        <w:rPr>
          <w:rFonts w:ascii="Times New Roman" w:hAnsi="Times New Roman" w:cs="Times New Roman"/>
          <w:sz w:val="18"/>
          <w:szCs w:val="18"/>
          <w:lang w:val="en-US"/>
        </w:rPr>
        <w:t>eurozone</w:t>
      </w:r>
      <w:proofErr w:type="spellEnd"/>
      <w:r w:rsidRPr="00012FE2">
        <w:rPr>
          <w:rFonts w:ascii="Times New Roman" w:hAnsi="Times New Roman" w:cs="Times New Roman"/>
          <w:sz w:val="18"/>
          <w:szCs w:val="18"/>
          <w:lang w:val="en-US"/>
        </w:rPr>
        <w:t xml:space="preserve"> since 1999 (€)</w:t>
      </w:r>
    </w:p>
    <w:p w:rsidR="0000462E" w:rsidRPr="00012FE2" w:rsidRDefault="0000462E" w:rsidP="006777B9">
      <w:pPr>
        <w:spacing w:after="0"/>
        <w:rPr>
          <w:rFonts w:ascii="Times New Roman" w:hAnsi="Times New Roman" w:cs="Times New Roman"/>
          <w:sz w:val="18"/>
          <w:szCs w:val="18"/>
          <w:lang w:val="en-US"/>
        </w:rPr>
      </w:pPr>
      <w:proofErr w:type="spellStart"/>
      <w:r w:rsidRPr="00012FE2">
        <w:rPr>
          <w:rFonts w:ascii="Times New Roman" w:hAnsi="Times New Roman" w:cs="Times New Roman"/>
          <w:sz w:val="18"/>
          <w:szCs w:val="18"/>
          <w:lang w:val="en-US"/>
        </w:rPr>
        <w:t>Schengen</w:t>
      </w:r>
      <w:proofErr w:type="spellEnd"/>
      <w:r w:rsidRPr="00012FE2">
        <w:rPr>
          <w:rFonts w:ascii="Times New Roman" w:hAnsi="Times New Roman" w:cs="Times New Roman"/>
          <w:sz w:val="18"/>
          <w:szCs w:val="18"/>
          <w:lang w:val="en-US"/>
        </w:rPr>
        <w:t xml:space="preserve"> area: Member of the Schengen area since 1985</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Germany</w:t>
      </w:r>
    </w:p>
    <w:p w:rsidR="0000462E" w:rsidRPr="00012FE2" w:rsidRDefault="00012FE2" w:rsidP="006777B9">
      <w:pPr>
        <w:spacing w:after="0"/>
        <w:rPr>
          <w:rFonts w:ascii="Times New Roman" w:hAnsi="Times New Roman" w:cs="Times New Roman"/>
          <w:sz w:val="18"/>
          <w:szCs w:val="18"/>
          <w:lang w:val="en-US"/>
        </w:rPr>
      </w:pPr>
      <w:r>
        <w:rPr>
          <w:rFonts w:ascii="Times New Roman" w:hAnsi="Times New Roman" w:cs="Times New Roman"/>
          <w:noProof/>
          <w:sz w:val="18"/>
          <w:szCs w:val="18"/>
          <w:lang w:eastAsia="pt-PT"/>
        </w:rPr>
        <w:drawing>
          <wp:anchor distT="0" distB="0" distL="114300" distR="114300" simplePos="0" relativeHeight="251659264" behindDoc="0" locked="0" layoutInCell="1" allowOverlap="1">
            <wp:simplePos x="0" y="0"/>
            <wp:positionH relativeFrom="column">
              <wp:posOffset>3812540</wp:posOffset>
            </wp:positionH>
            <wp:positionV relativeFrom="paragraph">
              <wp:posOffset>-854710</wp:posOffset>
            </wp:positionV>
            <wp:extent cx="1947545" cy="1457325"/>
            <wp:effectExtent l="19050" t="0" r="0" b="0"/>
            <wp:wrapSquare wrapText="bothSides"/>
            <wp:docPr id="4" name="Imagem 4" descr="http://www.lonelyplanet.com/maps/europe/germany/map_of_germa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onelyplanet.com/maps/europe/germany/map_of_germany.jpg"/>
                    <pic:cNvPicPr>
                      <a:picLocks noChangeAspect="1" noChangeArrowheads="1"/>
                    </pic:cNvPicPr>
                  </pic:nvPicPr>
                  <pic:blipFill>
                    <a:blip r:embed="rId6" cstate="print"/>
                    <a:srcRect/>
                    <a:stretch>
                      <a:fillRect/>
                    </a:stretch>
                  </pic:blipFill>
                  <pic:spPr bwMode="auto">
                    <a:xfrm>
                      <a:off x="0" y="0"/>
                      <a:ext cx="1947545" cy="1457325"/>
                    </a:xfrm>
                    <a:prstGeom prst="rect">
                      <a:avLst/>
                    </a:prstGeom>
                    <a:noFill/>
                    <a:ln w="9525">
                      <a:noFill/>
                      <a:miter lim="800000"/>
                      <a:headEnd/>
                      <a:tailEnd/>
                    </a:ln>
                  </pic:spPr>
                </pic:pic>
              </a:graphicData>
            </a:graphic>
          </wp:anchor>
        </w:drawing>
      </w: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 xml:space="preserve">Detailed map - click on the map </w:t>
      </w:r>
      <w:proofErr w:type="spellStart"/>
      <w:r w:rsidRPr="00012FE2">
        <w:rPr>
          <w:rFonts w:ascii="Times New Roman" w:hAnsi="Times New Roman" w:cs="Times New Roman"/>
          <w:sz w:val="18"/>
          <w:szCs w:val="18"/>
          <w:lang w:val="en-US"/>
        </w:rPr>
        <w:t>Guten</w:t>
      </w:r>
      <w:proofErr w:type="spellEnd"/>
      <w:r w:rsidRPr="00012FE2">
        <w:rPr>
          <w:rFonts w:ascii="Times New Roman" w:hAnsi="Times New Roman" w:cs="Times New Roman"/>
          <w:sz w:val="18"/>
          <w:szCs w:val="18"/>
          <w:lang w:val="en-US"/>
        </w:rPr>
        <w:t xml:space="preserve"> Tag</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GEOGRAPHY</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Germany has the largest population of any EU country and is the most widely spoken first language in the European Union.</w:t>
      </w: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Its territory stretches from the North Sea and the Baltic in the north to the Alps in the south and is traversed by some of Europe's major rivers such as the Rhine, Danube and Elbe.</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POLITICS</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B8616A" w:rsidP="006777B9">
      <w:pPr>
        <w:spacing w:after="0"/>
        <w:rPr>
          <w:rFonts w:ascii="Times New Roman" w:hAnsi="Times New Roman" w:cs="Times New Roman"/>
          <w:sz w:val="18"/>
          <w:szCs w:val="18"/>
          <w:lang w:val="en-US"/>
        </w:rPr>
      </w:pPr>
      <w:r>
        <w:rPr>
          <w:rFonts w:ascii="Times New Roman" w:hAnsi="Times New Roman" w:cs="Times New Roman"/>
          <w:noProof/>
          <w:sz w:val="18"/>
          <w:szCs w:val="18"/>
          <w:lang w:eastAsia="pt-PT"/>
        </w:rPr>
        <w:pict>
          <v:shapetype id="_x0000_t202" coordsize="21600,21600" o:spt="202" path="m,l,21600r21600,l21600,xe">
            <v:stroke joinstyle="miter"/>
            <v:path gradientshapeok="t" o:connecttype="rect"/>
          </v:shapetype>
          <v:shape id="_x0000_s1027" type="#_x0000_t202" style="position:absolute;margin-left:337.45pt;margin-top:31pt;width:126.35pt;height:23.1pt;z-index:251663360" filled="f">
            <v:textbox style="mso-next-textbox:#_x0000_s1027">
              <w:txbxContent>
                <w:p w:rsidR="00444BB1" w:rsidRPr="00444BB1" w:rsidRDefault="00444BB1">
                  <w:pPr>
                    <w:rPr>
                      <w:color w:val="FFFFFF" w:themeColor="background1"/>
                    </w:rPr>
                  </w:pPr>
                  <w:r w:rsidRPr="00444BB1">
                    <w:rPr>
                      <w:color w:val="FFFFFF" w:themeColor="background1"/>
                    </w:rPr>
                    <w:t xml:space="preserve">Ângela </w:t>
                  </w:r>
                  <w:r>
                    <w:rPr>
                      <w:color w:val="FFFFFF" w:themeColor="background1"/>
                    </w:rPr>
                    <w:t>M</w:t>
                  </w:r>
                  <w:r w:rsidRPr="00444BB1">
                    <w:rPr>
                      <w:color w:val="FFFFFF" w:themeColor="background1"/>
                    </w:rPr>
                    <w:t>erkel</w:t>
                  </w:r>
                </w:p>
              </w:txbxContent>
            </v:textbox>
          </v:shape>
        </w:pict>
      </w:r>
      <w:r w:rsidR="00444BB1">
        <w:rPr>
          <w:rFonts w:ascii="Times New Roman" w:hAnsi="Times New Roman" w:cs="Times New Roman"/>
          <w:noProof/>
          <w:sz w:val="18"/>
          <w:szCs w:val="18"/>
          <w:lang w:eastAsia="pt-PT"/>
        </w:rPr>
        <w:drawing>
          <wp:anchor distT="0" distB="0" distL="114300" distR="114300" simplePos="0" relativeHeight="251660288" behindDoc="0" locked="0" layoutInCell="1" allowOverlap="1">
            <wp:simplePos x="0" y="0"/>
            <wp:positionH relativeFrom="column">
              <wp:posOffset>4287520</wp:posOffset>
            </wp:positionH>
            <wp:positionV relativeFrom="paragraph">
              <wp:posOffset>-555625</wp:posOffset>
            </wp:positionV>
            <wp:extent cx="1602105" cy="1198880"/>
            <wp:effectExtent l="19050" t="0" r="0" b="0"/>
            <wp:wrapSquare wrapText="bothSides"/>
            <wp:docPr id="7" name="Imagem 7" descr="http://1.bp.blogspot.com/-mKykXWBQ628/TeTZQBYGFZI/AAAAAAAABqU/B9Gag0w_0l8/s1600/AngelaMerkel%255B1%25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mKykXWBQ628/TeTZQBYGFZI/AAAAAAAABqU/B9Gag0w_0l8/s1600/AngelaMerkel%255B1%255D.jpg"/>
                    <pic:cNvPicPr>
                      <a:picLocks noChangeAspect="1" noChangeArrowheads="1"/>
                    </pic:cNvPicPr>
                  </pic:nvPicPr>
                  <pic:blipFill>
                    <a:blip r:embed="rId7" cstate="print"/>
                    <a:srcRect/>
                    <a:stretch>
                      <a:fillRect/>
                    </a:stretch>
                  </pic:blipFill>
                  <pic:spPr bwMode="auto">
                    <a:xfrm>
                      <a:off x="0" y="0"/>
                      <a:ext cx="1602105" cy="1198880"/>
                    </a:xfrm>
                    <a:prstGeom prst="rect">
                      <a:avLst/>
                    </a:prstGeom>
                    <a:noFill/>
                    <a:ln w="9525">
                      <a:noFill/>
                      <a:miter lim="800000"/>
                      <a:headEnd/>
                      <a:tailEnd/>
                    </a:ln>
                  </pic:spPr>
                </pic:pic>
              </a:graphicData>
            </a:graphic>
          </wp:anchor>
        </w:drawing>
      </w:r>
      <w:r w:rsidR="0000462E" w:rsidRPr="00012FE2">
        <w:rPr>
          <w:rFonts w:ascii="Times New Roman" w:hAnsi="Times New Roman" w:cs="Times New Roman"/>
          <w:sz w:val="18"/>
          <w:szCs w:val="18"/>
          <w:lang w:val="en-US"/>
        </w:rPr>
        <w:t>Germany is a federal republic. The lawmakers at the n</w:t>
      </w:r>
      <w:r w:rsidR="00BA7A31" w:rsidRPr="00012FE2">
        <w:rPr>
          <w:rFonts w:ascii="Times New Roman" w:hAnsi="Times New Roman" w:cs="Times New Roman"/>
          <w:sz w:val="18"/>
          <w:szCs w:val="18"/>
          <w:lang w:val="en-US"/>
        </w:rPr>
        <w:t>ational level are the Bundestag</w:t>
      </w:r>
      <w:r w:rsidR="0000462E" w:rsidRPr="00012FE2">
        <w:rPr>
          <w:rFonts w:ascii="Times New Roman" w:hAnsi="Times New Roman" w:cs="Times New Roman"/>
          <w:sz w:val="18"/>
          <w:szCs w:val="18"/>
          <w:lang w:val="en-US"/>
        </w:rPr>
        <w:t>, whose members are elected every four years by popular vote and the Bundesrat, which consists of 69 representatives of the 16 states (</w:t>
      </w:r>
      <w:proofErr w:type="spellStart"/>
      <w:r w:rsidR="0000462E" w:rsidRPr="00012FE2">
        <w:rPr>
          <w:rFonts w:ascii="Times New Roman" w:hAnsi="Times New Roman" w:cs="Times New Roman"/>
          <w:sz w:val="18"/>
          <w:szCs w:val="18"/>
          <w:lang w:val="en-US"/>
        </w:rPr>
        <w:t>Bundesländer</w:t>
      </w:r>
      <w:proofErr w:type="spellEnd"/>
      <w:r w:rsidR="0000462E" w:rsidRPr="00012FE2">
        <w:rPr>
          <w:rFonts w:ascii="Times New Roman" w:hAnsi="Times New Roman" w:cs="Times New Roman"/>
          <w:sz w:val="18"/>
          <w:szCs w:val="18"/>
          <w:lang w:val="en-US"/>
        </w:rPr>
        <w:t>).</w:t>
      </w:r>
      <w:r w:rsidR="006777B9" w:rsidRPr="00012FE2">
        <w:rPr>
          <w:rFonts w:ascii="Times New Roman" w:hAnsi="Times New Roman" w:cs="Times New Roman"/>
          <w:sz w:val="18"/>
          <w:szCs w:val="18"/>
          <w:lang w:val="en-US"/>
        </w:rPr>
        <w:t xml:space="preserve"> </w:t>
      </w:r>
      <w:proofErr w:type="gramStart"/>
      <w:r w:rsidR="006777B9" w:rsidRPr="00012FE2">
        <w:rPr>
          <w:rFonts w:ascii="Times New Roman" w:hAnsi="Times New Roman" w:cs="Times New Roman"/>
          <w:sz w:val="18"/>
          <w:szCs w:val="18"/>
          <w:lang w:val="en-US"/>
        </w:rPr>
        <w:t>The current prime minister (</w:t>
      </w:r>
      <w:proofErr w:type="spellStart"/>
      <w:r w:rsidR="006777B9" w:rsidRPr="00012FE2">
        <w:rPr>
          <w:rFonts w:ascii="Times New Roman" w:hAnsi="Times New Roman" w:cs="Times New Roman"/>
          <w:sz w:val="18"/>
          <w:szCs w:val="18"/>
          <w:lang w:val="en-US"/>
        </w:rPr>
        <w:t>chanceler</w:t>
      </w:r>
      <w:proofErr w:type="spellEnd"/>
      <w:r w:rsidR="006777B9" w:rsidRPr="00012FE2">
        <w:rPr>
          <w:rFonts w:ascii="Times New Roman" w:hAnsi="Times New Roman" w:cs="Times New Roman"/>
          <w:sz w:val="18"/>
          <w:szCs w:val="18"/>
          <w:lang w:val="en-US"/>
        </w:rPr>
        <w:t xml:space="preserve"> in Germany) Angela Merkel</w:t>
      </w:r>
      <w:del w:id="0" w:author="Ana Jacinto" w:date="2013-03-28T00:26:00Z">
        <w:r w:rsidR="00011A69" w:rsidRPr="00012FE2" w:rsidDel="00052444">
          <w:rPr>
            <w:rFonts w:ascii="Times New Roman" w:hAnsi="Times New Roman" w:cs="Times New Roman"/>
            <w:sz w:val="18"/>
            <w:szCs w:val="18"/>
            <w:lang w:val="en-US"/>
          </w:rPr>
          <w:delText>.</w:delText>
        </w:r>
      </w:del>
      <w:r w:rsidR="00BA7A31" w:rsidRPr="00012FE2">
        <w:rPr>
          <w:rFonts w:ascii="Times New Roman" w:hAnsi="Times New Roman" w:cs="Times New Roman"/>
          <w:sz w:val="18"/>
          <w:szCs w:val="18"/>
          <w:lang w:val="en-US"/>
        </w:rPr>
        <w:t xml:space="preserve"> who is</w:t>
      </w:r>
      <w:r w:rsidR="00011A69" w:rsidRPr="00012FE2">
        <w:rPr>
          <w:rFonts w:ascii="Times New Roman" w:hAnsi="Times New Roman" w:cs="Times New Roman"/>
          <w:sz w:val="18"/>
          <w:szCs w:val="18"/>
          <w:lang w:val="en-US"/>
        </w:rPr>
        <w:t xml:space="preserve"> </w:t>
      </w:r>
      <w:r w:rsidR="00BA7A31" w:rsidRPr="00012FE2">
        <w:rPr>
          <w:rFonts w:ascii="Times New Roman" w:hAnsi="Times New Roman" w:cs="Times New Roman"/>
          <w:sz w:val="18"/>
          <w:szCs w:val="18"/>
          <w:lang w:val="en-US"/>
        </w:rPr>
        <w:t xml:space="preserve">in his </w:t>
      </w:r>
      <w:r w:rsidR="00011A69" w:rsidRPr="00012FE2">
        <w:rPr>
          <w:rFonts w:ascii="Times New Roman" w:hAnsi="Times New Roman" w:cs="Times New Roman"/>
          <w:sz w:val="18"/>
          <w:szCs w:val="18"/>
          <w:lang w:val="en-US"/>
        </w:rPr>
        <w:t xml:space="preserve">second </w:t>
      </w:r>
      <w:r w:rsidR="00BA7A31" w:rsidRPr="00012FE2">
        <w:rPr>
          <w:rFonts w:ascii="Times New Roman" w:hAnsi="Times New Roman" w:cs="Times New Roman"/>
          <w:sz w:val="18"/>
          <w:szCs w:val="18"/>
          <w:lang w:val="en-US"/>
        </w:rPr>
        <w:t xml:space="preserve">term </w:t>
      </w:r>
      <w:r w:rsidR="00011A69" w:rsidRPr="00012FE2">
        <w:rPr>
          <w:rFonts w:ascii="Times New Roman" w:hAnsi="Times New Roman" w:cs="Times New Roman"/>
          <w:sz w:val="18"/>
          <w:szCs w:val="18"/>
          <w:lang w:val="en-US"/>
        </w:rPr>
        <w:t>of four years until November 2013.</w:t>
      </w:r>
      <w:proofErr w:type="gramEnd"/>
    </w:p>
    <w:p w:rsidR="0000462E" w:rsidRPr="00012FE2" w:rsidRDefault="00B8616A" w:rsidP="006777B9">
      <w:pPr>
        <w:spacing w:after="0"/>
        <w:rPr>
          <w:rFonts w:ascii="Times New Roman" w:hAnsi="Times New Roman" w:cs="Times New Roman"/>
          <w:sz w:val="18"/>
          <w:szCs w:val="18"/>
          <w:lang w:val="en-US"/>
        </w:rPr>
      </w:pPr>
      <w:r>
        <w:rPr>
          <w:rFonts w:ascii="Times New Roman" w:hAnsi="Times New Roman" w:cs="Times New Roman"/>
          <w:noProof/>
          <w:sz w:val="18"/>
          <w:szCs w:val="18"/>
          <w:lang w:eastAsia="pt-PT"/>
        </w:rPr>
        <w:pict>
          <v:shape id="_x0000_s1028" type="#_x0000_t202" style="position:absolute;margin-left:-128.5pt;margin-top:5.45pt;width:120.25pt;height:23.1pt;z-index:251665408" filled="f">
            <v:textbox style="mso-next-textbox:#_x0000_s1028">
              <w:txbxContent>
                <w:p w:rsidR="00444BB1" w:rsidRDefault="00444BB1">
                  <w:r>
                    <w:t xml:space="preserve">Berlim Wall </w:t>
                  </w:r>
                </w:p>
              </w:txbxContent>
            </v:textbox>
          </v:shape>
        </w:pict>
      </w: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HISTORY</w:t>
      </w:r>
      <w:r w:rsidR="00444BB1" w:rsidRPr="00AB3B7C">
        <w:rPr>
          <w:lang w:val="en-US"/>
        </w:rPr>
        <w:t xml:space="preserve"> </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AB3B7C" w:rsidP="006777B9">
      <w:pPr>
        <w:spacing w:after="0"/>
        <w:rPr>
          <w:rFonts w:ascii="Times New Roman" w:hAnsi="Times New Roman" w:cs="Times New Roman"/>
          <w:sz w:val="18"/>
          <w:szCs w:val="18"/>
          <w:lang w:val="en-US"/>
        </w:rPr>
      </w:pPr>
      <w:r>
        <w:rPr>
          <w:rFonts w:ascii="Times New Roman" w:hAnsi="Times New Roman" w:cs="Times New Roman"/>
          <w:noProof/>
          <w:sz w:val="18"/>
          <w:szCs w:val="18"/>
          <w:lang w:eastAsia="pt-PT"/>
        </w:rPr>
        <w:drawing>
          <wp:anchor distT="0" distB="0" distL="114300" distR="114300" simplePos="0" relativeHeight="251666432" behindDoc="0" locked="0" layoutInCell="1" allowOverlap="1">
            <wp:simplePos x="0" y="0"/>
            <wp:positionH relativeFrom="column">
              <wp:posOffset>4606290</wp:posOffset>
            </wp:positionH>
            <wp:positionV relativeFrom="paragraph">
              <wp:posOffset>-367030</wp:posOffset>
            </wp:positionV>
            <wp:extent cx="1490345" cy="1060450"/>
            <wp:effectExtent l="19050" t="0" r="0" b="0"/>
            <wp:wrapSquare wrapText="bothSides"/>
            <wp:docPr id="13" name="Imagem 13" descr="https://encrypted-tbn2.gstatic.com/images?q=tbn:ANd9GcR_rfNflVgBdfDKWtMCtEg980YUFknojc1TFW0CZDUYJgmyYWWb5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2.gstatic.com/images?q=tbn:ANd9GcR_rfNflVgBdfDKWtMCtEg980YUFknojc1TFW0CZDUYJgmyYWWb5g"/>
                    <pic:cNvPicPr>
                      <a:picLocks noChangeAspect="1" noChangeArrowheads="1"/>
                    </pic:cNvPicPr>
                  </pic:nvPicPr>
                  <pic:blipFill>
                    <a:blip r:embed="rId8" cstate="print"/>
                    <a:srcRect/>
                    <a:stretch>
                      <a:fillRect/>
                    </a:stretch>
                  </pic:blipFill>
                  <pic:spPr bwMode="auto">
                    <a:xfrm>
                      <a:off x="0" y="0"/>
                      <a:ext cx="1490345" cy="1060450"/>
                    </a:xfrm>
                    <a:prstGeom prst="rect">
                      <a:avLst/>
                    </a:prstGeom>
                    <a:noFill/>
                    <a:ln w="9525">
                      <a:noFill/>
                      <a:miter lim="800000"/>
                      <a:headEnd/>
                      <a:tailEnd/>
                    </a:ln>
                  </pic:spPr>
                </pic:pic>
              </a:graphicData>
            </a:graphic>
          </wp:anchor>
        </w:drawing>
      </w:r>
      <w:r w:rsidR="0000462E" w:rsidRPr="00012FE2">
        <w:rPr>
          <w:rFonts w:ascii="Times New Roman" w:hAnsi="Times New Roman" w:cs="Times New Roman"/>
          <w:sz w:val="18"/>
          <w:szCs w:val="18"/>
          <w:lang w:val="en-US"/>
        </w:rPr>
        <w:t xml:space="preserve">After the Second World War, Germany was divided into the democratic West and the Communist East (German Democratic Republic). The Berlin Wall became the symbol of this division. It </w:t>
      </w:r>
      <w:r w:rsidR="00BA7A31" w:rsidRPr="00012FE2">
        <w:rPr>
          <w:rFonts w:ascii="Times New Roman" w:hAnsi="Times New Roman" w:cs="Times New Roman"/>
          <w:sz w:val="18"/>
          <w:szCs w:val="18"/>
          <w:lang w:val="en-US"/>
        </w:rPr>
        <w:t xml:space="preserve">fall </w:t>
      </w:r>
      <w:r w:rsidR="0000462E" w:rsidRPr="00012FE2">
        <w:rPr>
          <w:rFonts w:ascii="Times New Roman" w:hAnsi="Times New Roman" w:cs="Times New Roman"/>
          <w:sz w:val="18"/>
          <w:szCs w:val="18"/>
          <w:lang w:val="en-US"/>
        </w:rPr>
        <w:t xml:space="preserve">in 1989 and Germany was reunited </w:t>
      </w:r>
      <w:r w:rsidR="00BA7A31" w:rsidRPr="00012FE2">
        <w:rPr>
          <w:rFonts w:ascii="Times New Roman" w:hAnsi="Times New Roman" w:cs="Times New Roman"/>
          <w:sz w:val="18"/>
          <w:szCs w:val="18"/>
          <w:lang w:val="en-US"/>
        </w:rPr>
        <w:t xml:space="preserve">one </w:t>
      </w:r>
      <w:r w:rsidR="0000462E" w:rsidRPr="00012FE2">
        <w:rPr>
          <w:rFonts w:ascii="Times New Roman" w:hAnsi="Times New Roman" w:cs="Times New Roman"/>
          <w:sz w:val="18"/>
          <w:szCs w:val="18"/>
          <w:lang w:val="en-US"/>
        </w:rPr>
        <w:t>year later.</w:t>
      </w:r>
    </w:p>
    <w:p w:rsidR="0000462E" w:rsidRPr="00012FE2" w:rsidRDefault="00444BB1" w:rsidP="006777B9">
      <w:pPr>
        <w:spacing w:after="0"/>
        <w:rPr>
          <w:rFonts w:ascii="Times New Roman" w:hAnsi="Times New Roman" w:cs="Times New Roman"/>
          <w:sz w:val="18"/>
          <w:szCs w:val="18"/>
          <w:lang w:val="en-US"/>
        </w:rPr>
      </w:pPr>
      <w:r>
        <w:rPr>
          <w:noProof/>
          <w:lang w:eastAsia="pt-PT"/>
        </w:rPr>
        <w:drawing>
          <wp:anchor distT="0" distB="0" distL="114300" distR="114300" simplePos="0" relativeHeight="251664384" behindDoc="0" locked="0" layoutInCell="1" allowOverlap="1">
            <wp:simplePos x="0" y="0"/>
            <wp:positionH relativeFrom="column">
              <wp:posOffset>17217</wp:posOffset>
            </wp:positionH>
            <wp:positionV relativeFrom="paragraph">
              <wp:posOffset>-854710</wp:posOffset>
            </wp:positionV>
            <wp:extent cx="1533441" cy="1147313"/>
            <wp:effectExtent l="19050" t="0" r="0" b="0"/>
            <wp:wrapSquare wrapText="bothSides"/>
            <wp:docPr id="10" name="Imagem 10" descr="http://3.bp.blogspot.com/_lOSe7CxJx6Q/SXPvlZ0An1I/AAAAAAAAAZ4/gRtm_r8szKI/s400/Muro+de+Berlim+nos+anos+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3.bp.blogspot.com/_lOSe7CxJx6Q/SXPvlZ0An1I/AAAAAAAAAZ4/gRtm_r8szKI/s400/Muro+de+Berlim+nos+anos+80.jpg"/>
                    <pic:cNvPicPr>
                      <a:picLocks noChangeAspect="1" noChangeArrowheads="1"/>
                    </pic:cNvPicPr>
                  </pic:nvPicPr>
                  <pic:blipFill>
                    <a:blip r:embed="rId9" cstate="print"/>
                    <a:srcRect/>
                    <a:stretch>
                      <a:fillRect/>
                    </a:stretch>
                  </pic:blipFill>
                  <pic:spPr bwMode="auto">
                    <a:xfrm>
                      <a:off x="0" y="0"/>
                      <a:ext cx="1533441" cy="1147313"/>
                    </a:xfrm>
                    <a:prstGeom prst="rect">
                      <a:avLst/>
                    </a:prstGeom>
                    <a:noFill/>
                    <a:ln w="9525">
                      <a:noFill/>
                      <a:miter lim="800000"/>
                      <a:headEnd/>
                      <a:tailEnd/>
                    </a:ln>
                  </pic:spPr>
                </pic:pic>
              </a:graphicData>
            </a:graphic>
          </wp:anchor>
        </w:drawing>
      </w: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ECONOMY</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Germany is the world's third largest economy, producing automobiles, precision engineering products, electronic</w:t>
      </w:r>
      <w:ins w:id="1" w:author="Bruno Jacinto" w:date="2013-04-28T20:09:00Z">
        <w:r w:rsidR="00BA7A31" w:rsidRPr="00012FE2">
          <w:rPr>
            <w:rFonts w:ascii="Times New Roman" w:hAnsi="Times New Roman" w:cs="Times New Roman"/>
            <w:sz w:val="18"/>
            <w:szCs w:val="18"/>
            <w:lang w:val="en-US"/>
          </w:rPr>
          <w:t>,</w:t>
        </w:r>
      </w:ins>
      <w:r w:rsidRPr="00012FE2">
        <w:rPr>
          <w:rFonts w:ascii="Times New Roman" w:hAnsi="Times New Roman" w:cs="Times New Roman"/>
          <w:sz w:val="18"/>
          <w:szCs w:val="18"/>
          <w:lang w:val="en-US"/>
        </w:rPr>
        <w:t xml:space="preserve"> communications equipment, chemicals</w:t>
      </w:r>
      <w:ins w:id="2" w:author="Bruno Jacinto" w:date="2013-04-28T20:09:00Z">
        <w:r w:rsidR="00BA7A31" w:rsidRPr="00012FE2">
          <w:rPr>
            <w:rFonts w:ascii="Times New Roman" w:hAnsi="Times New Roman" w:cs="Times New Roman"/>
            <w:sz w:val="18"/>
            <w:szCs w:val="18"/>
            <w:lang w:val="en-US"/>
          </w:rPr>
          <w:t>,</w:t>
        </w:r>
      </w:ins>
      <w:r w:rsidRPr="00012FE2">
        <w:rPr>
          <w:rFonts w:ascii="Times New Roman" w:hAnsi="Times New Roman" w:cs="Times New Roman"/>
          <w:sz w:val="18"/>
          <w:szCs w:val="18"/>
          <w:lang w:val="en-US"/>
        </w:rPr>
        <w:t xml:space="preserve"> pharmaceuticals, and much more besides. Its companies have invested heavily in the central and east European countries which joined the EU in 2004.</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FAMOUS GERMAN PEOPLE</w:t>
      </w:r>
    </w:p>
    <w:p w:rsidR="0000462E" w:rsidRPr="00012FE2" w:rsidRDefault="0000462E" w:rsidP="006777B9">
      <w:pPr>
        <w:spacing w:after="0"/>
        <w:rPr>
          <w:rFonts w:ascii="Times New Roman" w:hAnsi="Times New Roman" w:cs="Times New Roman"/>
          <w:sz w:val="18"/>
          <w:szCs w:val="18"/>
          <w:lang w:val="en-US"/>
        </w:rPr>
      </w:pPr>
    </w:p>
    <w:p w:rsidR="00BA7A31" w:rsidRPr="00012FE2" w:rsidRDefault="0000462E" w:rsidP="006777B9">
      <w:pPr>
        <w:spacing w:after="0"/>
        <w:rPr>
          <w:ins w:id="3" w:author="Bruno Jacinto" w:date="2013-04-28T20:11:00Z"/>
          <w:rFonts w:ascii="Times New Roman" w:hAnsi="Times New Roman" w:cs="Times New Roman"/>
          <w:sz w:val="18"/>
          <w:szCs w:val="18"/>
          <w:lang w:val="en-US"/>
        </w:rPr>
      </w:pPr>
      <w:r w:rsidRPr="00012FE2">
        <w:rPr>
          <w:rFonts w:ascii="Times New Roman" w:hAnsi="Times New Roman" w:cs="Times New Roman"/>
          <w:sz w:val="18"/>
          <w:szCs w:val="18"/>
          <w:lang w:val="en-US"/>
        </w:rPr>
        <w:t>As birthplace of Johann Sebastian Bach, Ludwig van Beethoven, Johannes Brahms and Richard Wagner, among others, Germany's gift to European classical music is important. In thought and word, Germany’s huge heritage includes the works of Luther, Goethe, Schiller, Nietzsche, Kant, Brecht and Thomas Mann.</w:t>
      </w:r>
      <w:r w:rsidR="00011A69" w:rsidRPr="00012FE2">
        <w:rPr>
          <w:rFonts w:ascii="Times New Roman" w:hAnsi="Times New Roman" w:cs="Times New Roman"/>
          <w:sz w:val="18"/>
          <w:szCs w:val="18"/>
          <w:lang w:val="en-US"/>
        </w:rPr>
        <w:t xml:space="preserve"> </w:t>
      </w:r>
      <w:r w:rsidR="00BA7A31" w:rsidRPr="00012FE2">
        <w:rPr>
          <w:rFonts w:ascii="Times New Roman" w:hAnsi="Times New Roman" w:cs="Times New Roman"/>
          <w:sz w:val="18"/>
          <w:szCs w:val="18"/>
          <w:lang w:val="en-US"/>
        </w:rPr>
        <w:t xml:space="preserve">The famous </w:t>
      </w:r>
      <w:r w:rsidR="00011A69" w:rsidRPr="00012FE2">
        <w:rPr>
          <w:rFonts w:ascii="Times New Roman" w:hAnsi="Times New Roman" w:cs="Times New Roman"/>
          <w:sz w:val="18"/>
          <w:szCs w:val="18"/>
          <w:lang w:val="en-US"/>
        </w:rPr>
        <w:t xml:space="preserve">leader known of all time is Adolf </w:t>
      </w:r>
      <w:r w:rsidR="003F6CB8">
        <w:rPr>
          <w:rFonts w:ascii="Times New Roman" w:hAnsi="Times New Roman" w:cs="Times New Roman"/>
          <w:sz w:val="18"/>
          <w:szCs w:val="18"/>
          <w:lang w:val="en-US"/>
        </w:rPr>
        <w:t>Hitl</w:t>
      </w:r>
      <w:r w:rsidR="003F6CB8" w:rsidRPr="00012FE2">
        <w:rPr>
          <w:rFonts w:ascii="Times New Roman" w:hAnsi="Times New Roman" w:cs="Times New Roman"/>
          <w:sz w:val="18"/>
          <w:szCs w:val="18"/>
          <w:lang w:val="en-US"/>
        </w:rPr>
        <w:t>er</w:t>
      </w:r>
      <w:r w:rsidR="00E509F7" w:rsidRPr="00012FE2">
        <w:rPr>
          <w:rFonts w:ascii="Times New Roman" w:hAnsi="Times New Roman" w:cs="Times New Roman"/>
          <w:sz w:val="18"/>
          <w:szCs w:val="18"/>
          <w:lang w:val="en-US"/>
        </w:rPr>
        <w:t xml:space="preserve">, but he wasn’t </w:t>
      </w:r>
      <w:r w:rsidR="003F6CB8" w:rsidRPr="00012FE2">
        <w:rPr>
          <w:rFonts w:ascii="Times New Roman" w:hAnsi="Times New Roman" w:cs="Times New Roman"/>
          <w:sz w:val="18"/>
          <w:szCs w:val="18"/>
          <w:lang w:val="en-US"/>
        </w:rPr>
        <w:t>Germany</w:t>
      </w:r>
      <w:r w:rsidR="00E509F7" w:rsidRPr="00012FE2">
        <w:rPr>
          <w:rFonts w:ascii="Times New Roman" w:hAnsi="Times New Roman" w:cs="Times New Roman"/>
          <w:sz w:val="18"/>
          <w:szCs w:val="18"/>
          <w:lang w:val="en-US"/>
        </w:rPr>
        <w:t xml:space="preserve"> it’s from Austria-Hungary.</w:t>
      </w:r>
    </w:p>
    <w:p w:rsidR="0000462E" w:rsidRDefault="001F295E" w:rsidP="006777B9">
      <w:pPr>
        <w:spacing w:after="0"/>
        <w:rPr>
          <w:rFonts w:ascii="Times New Roman" w:hAnsi="Times New Roman" w:cs="Times New Roman"/>
          <w:sz w:val="18"/>
          <w:szCs w:val="18"/>
          <w:lang w:val="en-US"/>
        </w:rPr>
      </w:pPr>
      <w:del w:id="4" w:author="Bruno Jacinto" w:date="2013-04-28T20:11:00Z">
        <w:r w:rsidRPr="00012FE2" w:rsidDel="00BA7A31">
          <w:rPr>
            <w:rFonts w:ascii="Times New Roman" w:hAnsi="Times New Roman" w:cs="Times New Roman"/>
            <w:sz w:val="18"/>
            <w:szCs w:val="18"/>
            <w:lang w:val="en-US"/>
          </w:rPr>
          <w:delText>,</w:delText>
        </w:r>
      </w:del>
      <w:r w:rsidRPr="00012FE2">
        <w:rPr>
          <w:rFonts w:ascii="Times New Roman" w:hAnsi="Times New Roman" w:cs="Times New Roman"/>
          <w:sz w:val="18"/>
          <w:szCs w:val="18"/>
          <w:lang w:val="en-US"/>
        </w:rPr>
        <w:t xml:space="preserve"> </w:t>
      </w:r>
      <w:r w:rsidR="00BA7A31" w:rsidRPr="00012FE2">
        <w:rPr>
          <w:rFonts w:ascii="Times New Roman" w:hAnsi="Times New Roman" w:cs="Times New Roman"/>
          <w:sz w:val="18"/>
          <w:szCs w:val="18"/>
          <w:lang w:val="en-US"/>
        </w:rPr>
        <w:t xml:space="preserve">Brothers </w:t>
      </w:r>
      <w:r w:rsidRPr="00012FE2">
        <w:rPr>
          <w:rFonts w:ascii="Times New Roman" w:hAnsi="Times New Roman" w:cs="Times New Roman"/>
          <w:sz w:val="18"/>
          <w:szCs w:val="18"/>
          <w:lang w:val="en-US"/>
        </w:rPr>
        <w:t xml:space="preserve">grim, Albert </w:t>
      </w:r>
      <w:r w:rsidR="00012FE2" w:rsidRPr="00012FE2">
        <w:rPr>
          <w:rFonts w:ascii="Times New Roman" w:hAnsi="Times New Roman" w:cs="Times New Roman"/>
          <w:sz w:val="18"/>
          <w:szCs w:val="18"/>
          <w:lang w:val="en-US"/>
        </w:rPr>
        <w:t>Einstein</w:t>
      </w:r>
      <w:r w:rsidRPr="00012FE2">
        <w:rPr>
          <w:rFonts w:ascii="Times New Roman" w:hAnsi="Times New Roman" w:cs="Times New Roman"/>
          <w:sz w:val="18"/>
          <w:szCs w:val="18"/>
          <w:lang w:val="en-US"/>
        </w:rPr>
        <w:t>, the pop rock bands</w:t>
      </w:r>
      <w:r w:rsidRPr="00012FE2">
        <w:rPr>
          <w:rFonts w:ascii="Arial" w:hAnsi="Arial" w:cs="Arial"/>
          <w:sz w:val="16"/>
          <w:szCs w:val="16"/>
          <w:shd w:val="clear" w:color="auto" w:fill="FFFFFF"/>
          <w:lang w:val="en-US"/>
        </w:rPr>
        <w:t>,</w:t>
      </w:r>
      <w:r w:rsidRPr="00012FE2">
        <w:rPr>
          <w:rStyle w:val="apple-converted-space"/>
          <w:rFonts w:ascii="Arial" w:hAnsi="Arial" w:cs="Arial"/>
          <w:sz w:val="16"/>
          <w:szCs w:val="16"/>
          <w:shd w:val="clear" w:color="auto" w:fill="FFFFFF"/>
          <w:lang w:val="en-US"/>
        </w:rPr>
        <w:t> </w:t>
      </w:r>
      <w:hyperlink r:id="rId10" w:tooltip="Scorpions" w:history="1">
        <w:r w:rsidRPr="00012FE2">
          <w:rPr>
            <w:rStyle w:val="Hiperligao"/>
            <w:rFonts w:ascii="Arial" w:hAnsi="Arial" w:cs="Arial"/>
            <w:color w:val="auto"/>
            <w:sz w:val="16"/>
            <w:szCs w:val="16"/>
            <w:u w:val="none"/>
            <w:shd w:val="clear" w:color="auto" w:fill="FFFFFF"/>
            <w:lang w:val="en-US"/>
          </w:rPr>
          <w:t>Scorpions</w:t>
        </w:r>
      </w:hyperlink>
      <w:r w:rsidRPr="00012FE2">
        <w:rPr>
          <w:rFonts w:ascii="Arial" w:hAnsi="Arial" w:cs="Arial"/>
          <w:sz w:val="16"/>
          <w:szCs w:val="16"/>
          <w:shd w:val="clear" w:color="auto" w:fill="FFFFFF"/>
          <w:lang w:val="en-US"/>
        </w:rPr>
        <w:t>,</w:t>
      </w:r>
      <w:r w:rsidRPr="00012FE2">
        <w:rPr>
          <w:rStyle w:val="apple-converted-space"/>
          <w:rFonts w:ascii="Arial" w:hAnsi="Arial" w:cs="Arial"/>
          <w:sz w:val="16"/>
          <w:szCs w:val="16"/>
          <w:shd w:val="clear" w:color="auto" w:fill="FFFFFF"/>
          <w:lang w:val="en-US"/>
        </w:rPr>
        <w:t> </w:t>
      </w:r>
      <w:proofErr w:type="spellStart"/>
      <w:r w:rsidR="00B8616A" w:rsidRPr="00012FE2">
        <w:fldChar w:fldCharType="begin"/>
      </w:r>
      <w:r w:rsidR="00184A8A" w:rsidRPr="00012FE2">
        <w:rPr>
          <w:lang w:val="en-US"/>
        </w:rPr>
        <w:instrText>HYPERLINK "http://pt.wikipedia.org/wiki/Rammstein" \o "Rammstein"</w:instrText>
      </w:r>
      <w:r w:rsidR="00B8616A" w:rsidRPr="00012FE2">
        <w:fldChar w:fldCharType="separate"/>
      </w:r>
      <w:r w:rsidRPr="00012FE2">
        <w:rPr>
          <w:rStyle w:val="Hiperligao"/>
          <w:rFonts w:ascii="Arial" w:hAnsi="Arial" w:cs="Arial"/>
          <w:color w:val="auto"/>
          <w:sz w:val="16"/>
          <w:szCs w:val="16"/>
          <w:u w:val="none"/>
          <w:shd w:val="clear" w:color="auto" w:fill="FFFFFF"/>
          <w:lang w:val="en-US"/>
        </w:rPr>
        <w:t>Rammstein</w:t>
      </w:r>
      <w:proofErr w:type="spellEnd"/>
      <w:r w:rsidR="00B8616A" w:rsidRPr="00012FE2">
        <w:fldChar w:fldCharType="end"/>
      </w:r>
      <w:r w:rsidRPr="00012FE2">
        <w:rPr>
          <w:rStyle w:val="apple-converted-space"/>
          <w:rFonts w:ascii="Arial" w:hAnsi="Arial" w:cs="Arial"/>
          <w:sz w:val="16"/>
          <w:szCs w:val="16"/>
          <w:shd w:val="clear" w:color="auto" w:fill="FFFFFF"/>
          <w:lang w:val="en-US"/>
        </w:rPr>
        <w:t> </w:t>
      </w:r>
      <w:r w:rsidRPr="00012FE2">
        <w:rPr>
          <w:rFonts w:ascii="Arial" w:hAnsi="Arial" w:cs="Arial"/>
          <w:sz w:val="16"/>
          <w:szCs w:val="16"/>
          <w:shd w:val="clear" w:color="auto" w:fill="FFFFFF"/>
          <w:lang w:val="en-US"/>
        </w:rPr>
        <w:t>e</w:t>
      </w:r>
      <w:r w:rsidRPr="00012FE2">
        <w:rPr>
          <w:rStyle w:val="apple-converted-space"/>
          <w:rFonts w:ascii="Arial" w:hAnsi="Arial" w:cs="Arial"/>
          <w:sz w:val="16"/>
          <w:szCs w:val="16"/>
          <w:shd w:val="clear" w:color="auto" w:fill="FFFFFF"/>
          <w:lang w:val="en-US"/>
        </w:rPr>
        <w:t> </w:t>
      </w:r>
      <w:proofErr w:type="spellStart"/>
      <w:r w:rsidR="00B8616A" w:rsidRPr="00012FE2">
        <w:fldChar w:fldCharType="begin"/>
      </w:r>
      <w:r w:rsidR="00B41E32" w:rsidRPr="00012FE2">
        <w:rPr>
          <w:lang w:val="en-US"/>
        </w:rPr>
        <w:instrText>HYPERLINK "http://pt.wikipedia.org/wiki/Tokio_Hotel" \o "Tokio Hotel"</w:instrText>
      </w:r>
      <w:r w:rsidR="00B8616A" w:rsidRPr="00012FE2">
        <w:fldChar w:fldCharType="separate"/>
      </w:r>
      <w:r w:rsidRPr="00012FE2">
        <w:rPr>
          <w:rStyle w:val="Hiperligao"/>
          <w:rFonts w:ascii="Arial" w:hAnsi="Arial" w:cs="Arial"/>
          <w:color w:val="auto"/>
          <w:sz w:val="16"/>
          <w:szCs w:val="16"/>
          <w:u w:val="none"/>
          <w:shd w:val="clear" w:color="auto" w:fill="FFFFFF"/>
          <w:lang w:val="en-US"/>
        </w:rPr>
        <w:t>Tokio</w:t>
      </w:r>
      <w:proofErr w:type="spellEnd"/>
      <w:r w:rsidRPr="00012FE2">
        <w:rPr>
          <w:rStyle w:val="Hiperligao"/>
          <w:rFonts w:ascii="Arial" w:hAnsi="Arial" w:cs="Arial"/>
          <w:color w:val="auto"/>
          <w:sz w:val="16"/>
          <w:szCs w:val="16"/>
          <w:u w:val="none"/>
          <w:shd w:val="clear" w:color="auto" w:fill="FFFFFF"/>
          <w:lang w:val="en-US"/>
        </w:rPr>
        <w:t xml:space="preserve"> Hotel</w:t>
      </w:r>
      <w:r w:rsidR="00B8616A" w:rsidRPr="00012FE2">
        <w:fldChar w:fldCharType="end"/>
      </w:r>
      <w:r w:rsidRPr="00012FE2">
        <w:rPr>
          <w:rFonts w:ascii="Times New Roman" w:hAnsi="Times New Roman" w:cs="Times New Roman"/>
          <w:sz w:val="18"/>
          <w:szCs w:val="18"/>
          <w:lang w:val="en-US"/>
        </w:rPr>
        <w:t xml:space="preserve"> </w:t>
      </w:r>
      <w:r w:rsidR="00BA7A31" w:rsidRPr="00012FE2">
        <w:rPr>
          <w:rFonts w:ascii="Times New Roman" w:hAnsi="Times New Roman" w:cs="Times New Roman"/>
          <w:sz w:val="18"/>
          <w:szCs w:val="18"/>
          <w:lang w:val="en-US"/>
        </w:rPr>
        <w:t>are examples of recent famous people.</w:t>
      </w:r>
    </w:p>
    <w:p w:rsidR="00AB3B7C" w:rsidRPr="00012FE2" w:rsidRDefault="00B8616A" w:rsidP="006777B9">
      <w:pPr>
        <w:spacing w:after="0"/>
        <w:rPr>
          <w:rFonts w:ascii="Times New Roman" w:hAnsi="Times New Roman" w:cs="Times New Roman"/>
          <w:sz w:val="18"/>
          <w:szCs w:val="18"/>
          <w:lang w:val="en-US"/>
        </w:rPr>
      </w:pPr>
      <w:r w:rsidRPr="00B8616A">
        <w:rPr>
          <w:noProof/>
          <w:lang w:eastAsia="pt-PT"/>
        </w:rPr>
        <w:lastRenderedPageBreak/>
        <w:pict>
          <v:shape id="_x0000_s1030" type="#_x0000_t202" style="position:absolute;margin-left:91.55pt;margin-top:85.4pt;width:73.35pt;height:18.3pt;z-index:251668480" filled="f">
            <v:textbox>
              <w:txbxContent>
                <w:p w:rsidR="00AB3B7C" w:rsidRPr="00AB3B7C" w:rsidRDefault="00AB3B7C">
                  <w:pPr>
                    <w:rPr>
                      <w:color w:val="FFFFFF" w:themeColor="background1"/>
                      <w:lang w:val="en-US"/>
                    </w:rPr>
                  </w:pPr>
                  <w:r w:rsidRPr="00AB3B7C">
                    <w:rPr>
                      <w:color w:val="FFFFFF" w:themeColor="background1"/>
                      <w:lang w:val="en-US"/>
                    </w:rPr>
                    <w:t>Hitler</w:t>
                  </w:r>
                </w:p>
              </w:txbxContent>
            </v:textbox>
          </v:shape>
        </w:pict>
      </w:r>
      <w:r w:rsidRPr="00B8616A">
        <w:rPr>
          <w:noProof/>
          <w:lang w:eastAsia="pt-PT"/>
        </w:rPr>
        <w:pict>
          <v:shape id="_x0000_s1029" type="#_x0000_t202" style="position:absolute;margin-left:2.55pt;margin-top:85.4pt;width:80.85pt;height:18.3pt;z-index:251667456" filled="f">
            <v:textbox>
              <w:txbxContent>
                <w:p w:rsidR="00AB3B7C" w:rsidRPr="00AB3B7C" w:rsidRDefault="00AB3B7C">
                  <w:pPr>
                    <w:rPr>
                      <w:color w:val="FFFFFF" w:themeColor="background1"/>
                      <w:lang w:val="en-US"/>
                    </w:rPr>
                  </w:pPr>
                  <w:r w:rsidRPr="00AB3B7C">
                    <w:rPr>
                      <w:color w:val="FFFFFF" w:themeColor="background1"/>
                      <w:lang w:val="en-US"/>
                    </w:rPr>
                    <w:t xml:space="preserve">Beethoven </w:t>
                  </w:r>
                </w:p>
              </w:txbxContent>
            </v:textbox>
          </v:shape>
        </w:pict>
      </w:r>
      <w:r w:rsidR="00AB3B7C">
        <w:rPr>
          <w:noProof/>
          <w:lang w:eastAsia="pt-PT"/>
        </w:rPr>
        <w:drawing>
          <wp:inline distT="0" distB="0" distL="0" distR="0">
            <wp:extent cx="1054637" cy="1319842"/>
            <wp:effectExtent l="19050" t="0" r="0" b="0"/>
            <wp:docPr id="16" name="Imagem 16" descr="http://www.csudh.edu/oliver/beetport/plat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sudh.edu/oliver/beetport/plate4.jpg"/>
                    <pic:cNvPicPr>
                      <a:picLocks noChangeAspect="1" noChangeArrowheads="1"/>
                    </pic:cNvPicPr>
                  </pic:nvPicPr>
                  <pic:blipFill>
                    <a:blip r:embed="rId11" cstate="print"/>
                    <a:srcRect/>
                    <a:stretch>
                      <a:fillRect/>
                    </a:stretch>
                  </pic:blipFill>
                  <pic:spPr bwMode="auto">
                    <a:xfrm>
                      <a:off x="0" y="0"/>
                      <a:ext cx="1055432" cy="1320837"/>
                    </a:xfrm>
                    <a:prstGeom prst="rect">
                      <a:avLst/>
                    </a:prstGeom>
                    <a:noFill/>
                    <a:ln w="9525">
                      <a:noFill/>
                      <a:miter lim="800000"/>
                      <a:headEnd/>
                      <a:tailEnd/>
                    </a:ln>
                  </pic:spPr>
                </pic:pic>
              </a:graphicData>
            </a:graphic>
          </wp:inline>
        </w:drawing>
      </w:r>
      <w:r w:rsidR="00AB3B7C" w:rsidRPr="00AB3B7C">
        <w:t xml:space="preserve"> </w:t>
      </w:r>
      <w:r w:rsidR="00AB3B7C">
        <w:rPr>
          <w:noProof/>
          <w:lang w:eastAsia="pt-PT"/>
        </w:rPr>
        <w:drawing>
          <wp:inline distT="0" distB="0" distL="0" distR="0">
            <wp:extent cx="972988" cy="1282627"/>
            <wp:effectExtent l="19050" t="0" r="0" b="0"/>
            <wp:docPr id="19" name="Imagem 19" descr="http://misteriosdomundo.com/wp-content/uploads/2012/04/adolf-hitl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misteriosdomundo.com/wp-content/uploads/2012/04/adolf-hitler1.jpg"/>
                    <pic:cNvPicPr>
                      <a:picLocks noChangeAspect="1" noChangeArrowheads="1"/>
                    </pic:cNvPicPr>
                  </pic:nvPicPr>
                  <pic:blipFill>
                    <a:blip r:embed="rId12" cstate="print"/>
                    <a:srcRect/>
                    <a:stretch>
                      <a:fillRect/>
                    </a:stretch>
                  </pic:blipFill>
                  <pic:spPr bwMode="auto">
                    <a:xfrm>
                      <a:off x="0" y="0"/>
                      <a:ext cx="973032" cy="1282684"/>
                    </a:xfrm>
                    <a:prstGeom prst="rect">
                      <a:avLst/>
                    </a:prstGeom>
                    <a:noFill/>
                    <a:ln w="9525">
                      <a:noFill/>
                      <a:miter lim="800000"/>
                      <a:headEnd/>
                      <a:tailEnd/>
                    </a:ln>
                  </pic:spPr>
                </pic:pic>
              </a:graphicData>
            </a:graphic>
          </wp:inline>
        </w:drawing>
      </w:r>
      <w:r w:rsidR="00AB3B7C" w:rsidRPr="00AB3B7C">
        <w:t xml:space="preserve"> </w:t>
      </w:r>
      <w:r w:rsidR="00AB3B7C">
        <w:rPr>
          <w:noProof/>
          <w:lang w:eastAsia="pt-PT"/>
        </w:rPr>
        <w:drawing>
          <wp:inline distT="0" distB="0" distL="0" distR="0">
            <wp:extent cx="2051290" cy="1280493"/>
            <wp:effectExtent l="19050" t="0" r="6110" b="0"/>
            <wp:docPr id="22" name="Imagem 22" descr="https://encrypted-tbn2.gstatic.com/images?q=tbn:ANd9GcTNA9jQEN1tjTfyEuqasu8zg2IVONmLzhHWL1gkkXxGq9efQNgx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encrypted-tbn2.gstatic.com/images?q=tbn:ANd9GcTNA9jQEN1tjTfyEuqasu8zg2IVONmLzhHWL1gkkXxGq9efQNgx2g"/>
                    <pic:cNvPicPr>
                      <a:picLocks noChangeAspect="1" noChangeArrowheads="1"/>
                    </pic:cNvPicPr>
                  </pic:nvPicPr>
                  <pic:blipFill>
                    <a:blip r:embed="rId13" cstate="print"/>
                    <a:srcRect/>
                    <a:stretch>
                      <a:fillRect/>
                    </a:stretch>
                  </pic:blipFill>
                  <pic:spPr bwMode="auto">
                    <a:xfrm>
                      <a:off x="0" y="0"/>
                      <a:ext cx="2052815" cy="1281445"/>
                    </a:xfrm>
                    <a:prstGeom prst="rect">
                      <a:avLst/>
                    </a:prstGeom>
                    <a:noFill/>
                    <a:ln w="9525">
                      <a:noFill/>
                      <a:miter lim="800000"/>
                      <a:headEnd/>
                      <a:tailEnd/>
                    </a:ln>
                  </pic:spPr>
                </pic:pic>
              </a:graphicData>
            </a:graphic>
          </wp:inline>
        </w:drawing>
      </w:r>
    </w:p>
    <w:p w:rsidR="0000462E" w:rsidRPr="00012FE2" w:rsidRDefault="0000462E" w:rsidP="006777B9">
      <w:pPr>
        <w:spacing w:after="0"/>
        <w:rPr>
          <w:rFonts w:ascii="Times New Roman" w:hAnsi="Times New Roman" w:cs="Times New Roman"/>
          <w:sz w:val="18"/>
          <w:szCs w:val="18"/>
          <w:lang w:val="en-US"/>
        </w:rPr>
      </w:pP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FOOD AND DRINK</w:t>
      </w: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 xml:space="preserve">Drink: Germany is the second largest producer of hops in the world and the country is known for its quality beers. Wine is produced in the </w:t>
      </w:r>
      <w:proofErr w:type="spellStart"/>
      <w:r w:rsidRPr="00012FE2">
        <w:rPr>
          <w:rFonts w:ascii="Times New Roman" w:hAnsi="Times New Roman" w:cs="Times New Roman"/>
          <w:sz w:val="18"/>
          <w:szCs w:val="18"/>
          <w:lang w:val="en-US"/>
        </w:rPr>
        <w:t>Moselle</w:t>
      </w:r>
      <w:proofErr w:type="spellEnd"/>
      <w:r w:rsidRPr="00012FE2">
        <w:rPr>
          <w:rFonts w:ascii="Times New Roman" w:hAnsi="Times New Roman" w:cs="Times New Roman"/>
          <w:sz w:val="18"/>
          <w:szCs w:val="18"/>
          <w:lang w:val="en-US"/>
        </w:rPr>
        <w:t xml:space="preserve"> and Rhine valleys.</w:t>
      </w:r>
      <w:r w:rsidR="001F295E" w:rsidRPr="00012FE2">
        <w:rPr>
          <w:rFonts w:ascii="Times New Roman" w:hAnsi="Times New Roman" w:cs="Times New Roman"/>
          <w:sz w:val="18"/>
          <w:szCs w:val="18"/>
          <w:lang w:val="en-US"/>
        </w:rPr>
        <w:t xml:space="preserve"> The popular drink </w:t>
      </w:r>
      <w:proofErr w:type="gramStart"/>
      <w:r w:rsidR="001F295E" w:rsidRPr="00012FE2">
        <w:rPr>
          <w:rFonts w:ascii="Times New Roman" w:hAnsi="Times New Roman" w:cs="Times New Roman"/>
          <w:sz w:val="18"/>
          <w:szCs w:val="18"/>
          <w:lang w:val="en-US"/>
        </w:rPr>
        <w:t>it’s</w:t>
      </w:r>
      <w:proofErr w:type="gramEnd"/>
      <w:r w:rsidR="001F295E" w:rsidRPr="00012FE2">
        <w:rPr>
          <w:rFonts w:ascii="Times New Roman" w:hAnsi="Times New Roman" w:cs="Times New Roman"/>
          <w:sz w:val="18"/>
          <w:szCs w:val="18"/>
          <w:lang w:val="en-US"/>
        </w:rPr>
        <w:t xml:space="preserve"> beer but wine </w:t>
      </w:r>
      <w:r w:rsidR="00B975D6" w:rsidRPr="00012FE2">
        <w:rPr>
          <w:rFonts w:ascii="Times New Roman" w:hAnsi="Times New Roman" w:cs="Times New Roman"/>
          <w:sz w:val="18"/>
          <w:szCs w:val="18"/>
          <w:lang w:val="en-US"/>
        </w:rPr>
        <w:t>has making fans</w:t>
      </w: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 xml:space="preserve">Food: </w:t>
      </w:r>
      <w:r w:rsidR="00B975D6" w:rsidRPr="00012FE2">
        <w:rPr>
          <w:rFonts w:ascii="Times New Roman" w:hAnsi="Times New Roman" w:cs="Times New Roman"/>
          <w:sz w:val="18"/>
          <w:szCs w:val="18"/>
          <w:lang w:val="en-US"/>
        </w:rPr>
        <w:t xml:space="preserve">the pork meet is eaten in form </w:t>
      </w:r>
      <w:r w:rsidR="009A0EE9" w:rsidRPr="00012FE2">
        <w:rPr>
          <w:rFonts w:ascii="Times New Roman" w:hAnsi="Times New Roman" w:cs="Times New Roman"/>
          <w:sz w:val="18"/>
          <w:szCs w:val="18"/>
          <w:lang w:val="en-US"/>
        </w:rPr>
        <w:t xml:space="preserve">of </w:t>
      </w:r>
      <w:r w:rsidR="00B975D6" w:rsidRPr="00012FE2">
        <w:rPr>
          <w:rFonts w:ascii="Times New Roman" w:hAnsi="Times New Roman" w:cs="Times New Roman"/>
          <w:sz w:val="18"/>
          <w:szCs w:val="18"/>
          <w:lang w:val="en-US"/>
        </w:rPr>
        <w:t>sausage (</w:t>
      </w:r>
      <w:r w:rsidR="00AB3B7C" w:rsidRPr="00012FE2">
        <w:rPr>
          <w:rFonts w:ascii="Times New Roman" w:hAnsi="Times New Roman" w:cs="Times New Roman"/>
          <w:sz w:val="18"/>
          <w:szCs w:val="18"/>
          <w:lang w:val="en-US"/>
        </w:rPr>
        <w:t>Bratwurst)</w:t>
      </w:r>
      <w:r w:rsidRPr="00012FE2">
        <w:rPr>
          <w:rFonts w:ascii="Times New Roman" w:hAnsi="Times New Roman" w:cs="Times New Roman"/>
          <w:strike/>
          <w:sz w:val="18"/>
          <w:szCs w:val="18"/>
          <w:lang w:val="en-US"/>
        </w:rPr>
        <w:t xml:space="preserve"> </w:t>
      </w:r>
      <w:r w:rsidRPr="00012FE2">
        <w:rPr>
          <w:rFonts w:ascii="Times New Roman" w:hAnsi="Times New Roman" w:cs="Times New Roman"/>
          <w:sz w:val="18"/>
          <w:szCs w:val="18"/>
          <w:lang w:val="en-US"/>
        </w:rPr>
        <w:t>is still eaten a lot and all kinds of potato dishes are also popular</w:t>
      </w:r>
      <w:r w:rsidR="00B975D6" w:rsidRPr="00012FE2">
        <w:rPr>
          <w:rFonts w:ascii="Times New Roman" w:hAnsi="Times New Roman" w:cs="Times New Roman"/>
          <w:sz w:val="18"/>
          <w:szCs w:val="18"/>
          <w:lang w:val="en-US"/>
        </w:rPr>
        <w:t xml:space="preserve"> the salad of </w:t>
      </w:r>
      <w:proofErr w:type="gramStart"/>
      <w:r w:rsidR="00B975D6" w:rsidRPr="00012FE2">
        <w:rPr>
          <w:rFonts w:ascii="Times New Roman" w:hAnsi="Times New Roman" w:cs="Times New Roman"/>
          <w:sz w:val="18"/>
          <w:szCs w:val="18"/>
          <w:lang w:val="en-US"/>
        </w:rPr>
        <w:t>potato(</w:t>
      </w:r>
      <w:proofErr w:type="gramEnd"/>
      <w:r w:rsidR="00B975D6" w:rsidRPr="00012FE2">
        <w:rPr>
          <w:rStyle w:val="apple-converted-space"/>
          <w:rFonts w:ascii="Arial" w:hAnsi="Arial" w:cs="Arial"/>
          <w:sz w:val="16"/>
          <w:szCs w:val="16"/>
          <w:shd w:val="clear" w:color="auto" w:fill="FFFFFF"/>
          <w:lang w:val="en-US"/>
        </w:rPr>
        <w:t> </w:t>
      </w:r>
      <w:proofErr w:type="spellStart"/>
      <w:r w:rsidR="00B8616A">
        <w:fldChar w:fldCharType="begin"/>
      </w:r>
      <w:r w:rsidR="00B8616A" w:rsidRPr="00AF5699">
        <w:rPr>
          <w:lang w:val="en-US"/>
        </w:rPr>
        <w:instrText>HYPERLINK "http://pt.wikipedia.org/wiki/Kartoffelsalat" \o "Kartoffelsalat"</w:instrText>
      </w:r>
      <w:r w:rsidR="00B8616A">
        <w:fldChar w:fldCharType="separate"/>
      </w:r>
      <w:r w:rsidR="00B975D6" w:rsidRPr="00012FE2">
        <w:rPr>
          <w:rStyle w:val="Hiperligao"/>
          <w:rFonts w:ascii="Arial" w:hAnsi="Arial" w:cs="Arial"/>
          <w:color w:val="auto"/>
          <w:sz w:val="16"/>
          <w:szCs w:val="16"/>
          <w:u w:val="none"/>
          <w:shd w:val="clear" w:color="auto" w:fill="FFFFFF"/>
          <w:lang w:val="en-US"/>
        </w:rPr>
        <w:t>Kartoffelsalat</w:t>
      </w:r>
      <w:proofErr w:type="spellEnd"/>
      <w:r w:rsidR="00B8616A">
        <w:fldChar w:fldCharType="end"/>
      </w:r>
      <w:r w:rsidR="00B975D6" w:rsidRPr="00012FE2">
        <w:rPr>
          <w:lang w:val="en-US"/>
        </w:rPr>
        <w:t>)</w:t>
      </w:r>
      <w:r w:rsidRPr="00012FE2">
        <w:rPr>
          <w:rFonts w:ascii="Times New Roman" w:hAnsi="Times New Roman" w:cs="Times New Roman"/>
          <w:sz w:val="18"/>
          <w:szCs w:val="18"/>
          <w:lang w:val="en-US"/>
        </w:rPr>
        <w:t>. Sauerkraut (cabbage in vinegar brine) no longer features prominently</w:t>
      </w:r>
      <w:r w:rsidR="00B975D6" w:rsidRPr="00012FE2">
        <w:rPr>
          <w:rFonts w:ascii="Times New Roman" w:hAnsi="Times New Roman" w:cs="Times New Roman"/>
          <w:sz w:val="18"/>
          <w:szCs w:val="18"/>
          <w:lang w:val="en-US"/>
        </w:rPr>
        <w:t xml:space="preserve">. The south culinary are mixed with culinary of Switzerland and Austria. The black </w:t>
      </w:r>
      <w:proofErr w:type="spellStart"/>
      <w:r w:rsidR="00B975D6" w:rsidRPr="00012FE2">
        <w:rPr>
          <w:rFonts w:ascii="Times New Roman" w:hAnsi="Times New Roman" w:cs="Times New Roman"/>
          <w:sz w:val="18"/>
          <w:szCs w:val="18"/>
          <w:lang w:val="en-US"/>
        </w:rPr>
        <w:t>florest</w:t>
      </w:r>
      <w:proofErr w:type="spellEnd"/>
      <w:r w:rsidR="00B975D6" w:rsidRPr="00012FE2">
        <w:rPr>
          <w:rFonts w:ascii="Times New Roman" w:hAnsi="Times New Roman" w:cs="Times New Roman"/>
          <w:sz w:val="18"/>
          <w:szCs w:val="18"/>
          <w:lang w:val="en-US"/>
        </w:rPr>
        <w:t xml:space="preserve"> (make with cherries) it’s the most important cake.</w:t>
      </w:r>
    </w:p>
    <w:p w:rsidR="0000462E" w:rsidRPr="00012FE2" w:rsidRDefault="00B8616A" w:rsidP="006777B9">
      <w:pPr>
        <w:spacing w:after="0"/>
        <w:rPr>
          <w:rFonts w:ascii="Times New Roman" w:hAnsi="Times New Roman" w:cs="Times New Roman"/>
          <w:sz w:val="18"/>
          <w:szCs w:val="18"/>
          <w:lang w:val="en-US"/>
        </w:rPr>
      </w:pPr>
      <w:r w:rsidRPr="00B8616A">
        <w:rPr>
          <w:noProof/>
          <w:lang w:eastAsia="pt-PT"/>
        </w:rPr>
        <w:pict>
          <v:shape id="_x0000_s1032" type="#_x0000_t202" style="position:absolute;margin-left:115.35pt;margin-top:67.45pt;width:103.9pt;height:21.1pt;z-index:251670528" filled="f">
            <v:textbox>
              <w:txbxContent>
                <w:p w:rsidR="00AB3B7C" w:rsidRPr="003F6CB8" w:rsidRDefault="00AB3B7C">
                  <w:pPr>
                    <w:rPr>
                      <w:b/>
                    </w:rPr>
                  </w:pPr>
                  <w:proofErr w:type="spellStart"/>
                  <w:r w:rsidRPr="003F6CB8">
                    <w:rPr>
                      <w:b/>
                    </w:rPr>
                    <w:t>Black</w:t>
                  </w:r>
                  <w:proofErr w:type="spellEnd"/>
                  <w:r w:rsidRPr="003F6CB8">
                    <w:rPr>
                      <w:b/>
                    </w:rPr>
                    <w:t xml:space="preserve"> </w:t>
                  </w:r>
                  <w:proofErr w:type="spellStart"/>
                  <w:r w:rsidRPr="003F6CB8">
                    <w:rPr>
                      <w:b/>
                    </w:rPr>
                    <w:t>florest</w:t>
                  </w:r>
                  <w:proofErr w:type="spellEnd"/>
                </w:p>
              </w:txbxContent>
            </v:textbox>
          </v:shape>
        </w:pict>
      </w:r>
      <w:r w:rsidRPr="00B8616A">
        <w:rPr>
          <w:noProof/>
          <w:lang w:eastAsia="pt-PT"/>
        </w:rPr>
        <w:pict>
          <v:shape id="_x0000_s1031" type="#_x0000_t202" style="position:absolute;margin-left:2.55pt;margin-top:67.45pt;width:89pt;height:21.1pt;z-index:251669504" filled="f">
            <v:textbox>
              <w:txbxContent>
                <w:p w:rsidR="00AB3B7C" w:rsidRPr="00AB3B7C" w:rsidRDefault="00AB3B7C">
                  <w:pPr>
                    <w:rPr>
                      <w:b/>
                      <w:color w:val="FFFFFF" w:themeColor="background1"/>
                      <w:sz w:val="24"/>
                    </w:rPr>
                  </w:pPr>
                  <w:r w:rsidRPr="00AB3B7C">
                    <w:rPr>
                      <w:rFonts w:ascii="Times New Roman" w:hAnsi="Times New Roman" w:cs="Times New Roman"/>
                      <w:b/>
                      <w:color w:val="FFFFFF" w:themeColor="background1"/>
                      <w:sz w:val="20"/>
                      <w:szCs w:val="18"/>
                      <w:lang w:val="en-US"/>
                    </w:rPr>
                    <w:t>Bratwurst</w:t>
                  </w:r>
                </w:p>
              </w:txbxContent>
            </v:textbox>
          </v:shape>
        </w:pict>
      </w:r>
      <w:r w:rsidR="00AB3B7C">
        <w:rPr>
          <w:noProof/>
          <w:lang w:eastAsia="pt-PT"/>
        </w:rPr>
        <w:drawing>
          <wp:inline distT="0" distB="0" distL="0" distR="0">
            <wp:extent cx="1105635" cy="1095555"/>
            <wp:effectExtent l="19050" t="0" r="0" b="0"/>
            <wp:docPr id="25" name="Imagem 25" descr="http://thumbs.ifood.tv/files/images/editor/images/Bratwur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thumbs.ifood.tv/files/images/editor/images/Bratwurst.jpg"/>
                    <pic:cNvPicPr>
                      <a:picLocks noChangeAspect="1" noChangeArrowheads="1"/>
                    </pic:cNvPicPr>
                  </pic:nvPicPr>
                  <pic:blipFill>
                    <a:blip r:embed="rId14" cstate="print"/>
                    <a:srcRect/>
                    <a:stretch>
                      <a:fillRect/>
                    </a:stretch>
                  </pic:blipFill>
                  <pic:spPr bwMode="auto">
                    <a:xfrm>
                      <a:off x="0" y="0"/>
                      <a:ext cx="1107168" cy="1097074"/>
                    </a:xfrm>
                    <a:prstGeom prst="rect">
                      <a:avLst/>
                    </a:prstGeom>
                    <a:noFill/>
                    <a:ln w="9525">
                      <a:noFill/>
                      <a:miter lim="800000"/>
                      <a:headEnd/>
                      <a:tailEnd/>
                    </a:ln>
                  </pic:spPr>
                </pic:pic>
              </a:graphicData>
            </a:graphic>
          </wp:inline>
        </w:drawing>
      </w:r>
      <w:r w:rsidR="00AB3B7C" w:rsidRPr="00AB3B7C">
        <w:t xml:space="preserve"> </w:t>
      </w:r>
      <w:r w:rsidR="00AB3B7C">
        <w:rPr>
          <w:noProof/>
          <w:lang w:eastAsia="pt-PT"/>
        </w:rPr>
        <w:drawing>
          <wp:inline distT="0" distB="0" distL="0" distR="0">
            <wp:extent cx="1378429" cy="1109190"/>
            <wp:effectExtent l="19050" t="0" r="0" b="0"/>
            <wp:docPr id="28" name="Imagem 28" descr="http://2.bp.blogspot.com/_zOa1Z3i9KsU/S-0ptu4MR1I/AAAAAAAAAJU/SG76VQJmNzo/s1600/BlackForestCa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2.bp.blogspot.com/_zOa1Z3i9KsU/S-0ptu4MR1I/AAAAAAAAAJU/SG76VQJmNzo/s1600/BlackForestCake.jpg"/>
                    <pic:cNvPicPr>
                      <a:picLocks noChangeAspect="1" noChangeArrowheads="1"/>
                    </pic:cNvPicPr>
                  </pic:nvPicPr>
                  <pic:blipFill>
                    <a:blip r:embed="rId15" cstate="print"/>
                    <a:srcRect/>
                    <a:stretch>
                      <a:fillRect/>
                    </a:stretch>
                  </pic:blipFill>
                  <pic:spPr bwMode="auto">
                    <a:xfrm>
                      <a:off x="0" y="0"/>
                      <a:ext cx="1380076" cy="1110515"/>
                    </a:xfrm>
                    <a:prstGeom prst="rect">
                      <a:avLst/>
                    </a:prstGeom>
                    <a:noFill/>
                    <a:ln w="9525">
                      <a:noFill/>
                      <a:miter lim="800000"/>
                      <a:headEnd/>
                      <a:tailEnd/>
                    </a:ln>
                  </pic:spPr>
                </pic:pic>
              </a:graphicData>
            </a:graphic>
          </wp:inline>
        </w:drawing>
      </w:r>
    </w:p>
    <w:p w:rsidR="0000462E" w:rsidRPr="00012FE2" w:rsidRDefault="0000462E" w:rsidP="006777B9">
      <w:pPr>
        <w:spacing w:after="0"/>
        <w:rPr>
          <w:rFonts w:ascii="Times New Roman" w:hAnsi="Times New Roman" w:cs="Times New Roman"/>
          <w:sz w:val="18"/>
          <w:szCs w:val="18"/>
          <w:lang w:val="en-US"/>
        </w:rPr>
      </w:pPr>
      <w:proofErr w:type="gramStart"/>
      <w:r w:rsidRPr="00012FE2">
        <w:rPr>
          <w:rFonts w:ascii="Times New Roman" w:hAnsi="Times New Roman" w:cs="Times New Roman"/>
          <w:sz w:val="18"/>
          <w:szCs w:val="18"/>
          <w:lang w:val="en-US"/>
        </w:rPr>
        <w:t>in</w:t>
      </w:r>
      <w:proofErr w:type="gramEnd"/>
      <w:r w:rsidRPr="00012FE2">
        <w:rPr>
          <w:rFonts w:ascii="Times New Roman" w:hAnsi="Times New Roman" w:cs="Times New Roman"/>
          <w:sz w:val="18"/>
          <w:szCs w:val="18"/>
          <w:lang w:val="en-US"/>
        </w:rPr>
        <w:t xml:space="preserve"> German cuisine.</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http://europa.eu/about-eu/countries/member-countries/germany/index_en.htm</w:t>
      </w:r>
    </w:p>
    <w:p w:rsidR="0000462E" w:rsidRPr="00012FE2" w:rsidRDefault="0000462E" w:rsidP="006777B9">
      <w:pPr>
        <w:spacing w:after="0"/>
        <w:rPr>
          <w:rFonts w:ascii="Times New Roman" w:hAnsi="Times New Roman" w:cs="Times New Roman"/>
          <w:sz w:val="18"/>
          <w:szCs w:val="18"/>
          <w:lang w:val="en-US"/>
        </w:rPr>
      </w:pPr>
    </w:p>
    <w:p w:rsidR="0000462E" w:rsidRPr="00012FE2" w:rsidRDefault="0000462E" w:rsidP="006777B9">
      <w:pPr>
        <w:spacing w:after="0"/>
        <w:rPr>
          <w:rFonts w:ascii="Times New Roman" w:hAnsi="Times New Roman" w:cs="Times New Roman"/>
          <w:sz w:val="18"/>
          <w:szCs w:val="18"/>
          <w:lang w:val="en-US"/>
        </w:rPr>
      </w:pPr>
    </w:p>
    <w:p w:rsidR="000E0168" w:rsidRPr="00012FE2" w:rsidRDefault="0000462E" w:rsidP="006777B9">
      <w:pPr>
        <w:spacing w:after="0"/>
        <w:rPr>
          <w:rFonts w:ascii="Times New Roman" w:hAnsi="Times New Roman" w:cs="Times New Roman"/>
          <w:sz w:val="18"/>
          <w:szCs w:val="18"/>
          <w:lang w:val="en-US"/>
        </w:rPr>
      </w:pPr>
      <w:r w:rsidRPr="00012FE2">
        <w:rPr>
          <w:rFonts w:ascii="Times New Roman" w:hAnsi="Times New Roman" w:cs="Times New Roman"/>
          <w:sz w:val="18"/>
          <w:szCs w:val="18"/>
          <w:lang w:val="en-US"/>
        </w:rPr>
        <w:t>Find Out: Where in Germany was the composer Ludwig Van Beethoven born?</w:t>
      </w:r>
      <w:bookmarkStart w:id="5" w:name="_GoBack"/>
      <w:bookmarkEnd w:id="5"/>
    </w:p>
    <w:sectPr w:rsidR="000E0168" w:rsidRPr="00012FE2" w:rsidSect="00923E3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doNotDisplayPageBoundaries/>
  <w:proofState w:spelling="clean" w:grammar="clean"/>
  <w:defaultTabStop w:val="708"/>
  <w:hyphenationZone w:val="425"/>
  <w:characterSpacingControl w:val="doNotCompress"/>
  <w:compat/>
  <w:rsids>
    <w:rsidRoot w:val="0000462E"/>
    <w:rsid w:val="0000462E"/>
    <w:rsid w:val="00011A69"/>
    <w:rsid w:val="00012FE2"/>
    <w:rsid w:val="00052444"/>
    <w:rsid w:val="00184A8A"/>
    <w:rsid w:val="001B3B9C"/>
    <w:rsid w:val="001F295E"/>
    <w:rsid w:val="003F6CB8"/>
    <w:rsid w:val="00444BB1"/>
    <w:rsid w:val="004D2785"/>
    <w:rsid w:val="00550D06"/>
    <w:rsid w:val="00666C00"/>
    <w:rsid w:val="006777B9"/>
    <w:rsid w:val="00923E34"/>
    <w:rsid w:val="009A0EE9"/>
    <w:rsid w:val="00AB3B7C"/>
    <w:rsid w:val="00AF5699"/>
    <w:rsid w:val="00B41E32"/>
    <w:rsid w:val="00B8616A"/>
    <w:rsid w:val="00B975D6"/>
    <w:rsid w:val="00BA7A31"/>
    <w:rsid w:val="00E129C1"/>
    <w:rsid w:val="00E509F7"/>
    <w:rsid w:val="00EB719B"/>
    <w:rsid w:val="00FE4D34"/>
  </w:rsids>
  <m:mathPr>
    <m:mathFont m:val="Cambria Math"/>
    <m:brkBin m:val="before"/>
    <m:brkBinSub m:val="--"/>
    <m:smallFrac/>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E34"/>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iperligao">
    <w:name w:val="Hyperlink"/>
    <w:basedOn w:val="Tipodeletrapredefinidodopargrafo"/>
    <w:uiPriority w:val="99"/>
    <w:semiHidden/>
    <w:unhideWhenUsed/>
    <w:rsid w:val="001F295E"/>
    <w:rPr>
      <w:color w:val="0000FF"/>
      <w:u w:val="single"/>
    </w:rPr>
  </w:style>
  <w:style w:type="character" w:customStyle="1" w:styleId="apple-converted-space">
    <w:name w:val="apple-converted-space"/>
    <w:basedOn w:val="Tipodeletrapredefinidodopargrafo"/>
    <w:rsid w:val="001F295E"/>
  </w:style>
  <w:style w:type="character" w:styleId="Refdecomentrio">
    <w:name w:val="annotation reference"/>
    <w:basedOn w:val="Tipodeletrapredefinidodopargrafo"/>
    <w:uiPriority w:val="99"/>
    <w:semiHidden/>
    <w:unhideWhenUsed/>
    <w:rsid w:val="00BA7A31"/>
    <w:rPr>
      <w:sz w:val="16"/>
      <w:szCs w:val="16"/>
    </w:rPr>
  </w:style>
  <w:style w:type="paragraph" w:styleId="Textodecomentrio">
    <w:name w:val="annotation text"/>
    <w:basedOn w:val="Normal"/>
    <w:link w:val="TextodecomentrioCarcter"/>
    <w:uiPriority w:val="99"/>
    <w:semiHidden/>
    <w:unhideWhenUsed/>
    <w:rsid w:val="00BA7A31"/>
    <w:pPr>
      <w:spacing w:line="240" w:lineRule="auto"/>
    </w:pPr>
    <w:rPr>
      <w:sz w:val="20"/>
      <w:szCs w:val="20"/>
    </w:rPr>
  </w:style>
  <w:style w:type="character" w:customStyle="1" w:styleId="TextodecomentrioCarcter">
    <w:name w:val="Texto de comentário Carácter"/>
    <w:basedOn w:val="Tipodeletrapredefinidodopargrafo"/>
    <w:link w:val="Textodecomentrio"/>
    <w:uiPriority w:val="99"/>
    <w:semiHidden/>
    <w:rsid w:val="00BA7A31"/>
    <w:rPr>
      <w:sz w:val="20"/>
      <w:szCs w:val="20"/>
    </w:rPr>
  </w:style>
  <w:style w:type="paragraph" w:styleId="Assuntodecomentrio">
    <w:name w:val="annotation subject"/>
    <w:basedOn w:val="Textodecomentrio"/>
    <w:next w:val="Textodecomentrio"/>
    <w:link w:val="AssuntodecomentrioCarcter"/>
    <w:uiPriority w:val="99"/>
    <w:semiHidden/>
    <w:unhideWhenUsed/>
    <w:rsid w:val="00BA7A31"/>
    <w:rPr>
      <w:b/>
      <w:bCs/>
    </w:rPr>
  </w:style>
  <w:style w:type="character" w:customStyle="1" w:styleId="AssuntodecomentrioCarcter">
    <w:name w:val="Assunto de comentário Carácter"/>
    <w:basedOn w:val="TextodecomentrioCarcter"/>
    <w:link w:val="Assuntodecomentrio"/>
    <w:uiPriority w:val="99"/>
    <w:semiHidden/>
    <w:rsid w:val="00BA7A31"/>
    <w:rPr>
      <w:b/>
      <w:bCs/>
    </w:rPr>
  </w:style>
  <w:style w:type="paragraph" w:styleId="Textodebalo">
    <w:name w:val="Balloon Text"/>
    <w:basedOn w:val="Normal"/>
    <w:link w:val="TextodebaloCarcter"/>
    <w:uiPriority w:val="99"/>
    <w:semiHidden/>
    <w:unhideWhenUsed/>
    <w:rsid w:val="00BA7A31"/>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BA7A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582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gif"/><Relationship Id="rId15" Type="http://schemas.openxmlformats.org/officeDocument/2006/relationships/image" Target="media/image10.jpeg"/><Relationship Id="rId10" Type="http://schemas.openxmlformats.org/officeDocument/2006/relationships/hyperlink" Target="http://pt.wikipedia.org/wiki/Scorpions"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52D36-EB0F-4B0F-9D54-236FCBA64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496</Words>
  <Characters>2680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dc:creator>
  <cp:lastModifiedBy>Isabel </cp:lastModifiedBy>
  <cp:revision>2</cp:revision>
  <dcterms:created xsi:type="dcterms:W3CDTF">2013-05-07T18:20:00Z</dcterms:created>
  <dcterms:modified xsi:type="dcterms:W3CDTF">2013-05-07T18:20:00Z</dcterms:modified>
</cp:coreProperties>
</file>